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A20B0" w14:textId="77777777" w:rsidR="00A2686F" w:rsidRPr="00F731F1" w:rsidRDefault="00A2686F" w:rsidP="00D674BA">
      <w:pPr>
        <w:rPr>
          <w:rFonts w:cs="Arial"/>
        </w:rPr>
      </w:pPr>
    </w:p>
    <w:p w14:paraId="6E1BE29D" w14:textId="3DA0C536" w:rsidR="007A328D" w:rsidRDefault="001F5C96" w:rsidP="007A328D">
      <w:pPr>
        <w:keepNext/>
        <w:spacing w:before="240" w:after="60" w:line="360" w:lineRule="auto"/>
        <w:outlineLvl w:val="0"/>
        <w:rPr>
          <w:rFonts w:asciiTheme="minorHAnsi" w:hAnsiTheme="minorHAnsi" w:cstheme="minorHAnsi"/>
          <w:kern w:val="32"/>
          <w:sz w:val="22"/>
          <w:szCs w:val="22"/>
          <w:lang w:eastAsia="en-US"/>
        </w:rPr>
      </w:pPr>
      <w:bookmarkStart w:id="0" w:name="_Toc122349598"/>
      <w:bookmarkStart w:id="1" w:name="_Hlk132177728"/>
      <w:r w:rsidRPr="00730FF9">
        <w:rPr>
          <w:rFonts w:asciiTheme="minorHAnsi" w:hAnsiTheme="minorHAnsi" w:cstheme="minorHAnsi"/>
          <w:kern w:val="32"/>
          <w:sz w:val="22"/>
          <w:szCs w:val="22"/>
          <w:lang w:eastAsia="en-US"/>
        </w:rPr>
        <w:t xml:space="preserve">Załącznik nr </w:t>
      </w:r>
      <w:r w:rsidR="005F203F">
        <w:rPr>
          <w:rFonts w:asciiTheme="minorHAnsi" w:hAnsiTheme="minorHAnsi" w:cstheme="minorHAnsi"/>
          <w:kern w:val="32"/>
          <w:sz w:val="22"/>
          <w:szCs w:val="22"/>
          <w:lang w:eastAsia="en-US"/>
        </w:rPr>
        <w:t>3</w:t>
      </w:r>
      <w:r w:rsidR="009A443B" w:rsidRPr="00730FF9">
        <w:rPr>
          <w:rFonts w:asciiTheme="minorHAnsi" w:hAnsiTheme="minorHAnsi" w:cstheme="minorHAnsi"/>
          <w:kern w:val="32"/>
          <w:sz w:val="22"/>
          <w:szCs w:val="22"/>
          <w:lang w:eastAsia="en-US"/>
        </w:rPr>
        <w:t xml:space="preserve"> do Regulaminu wyboru projektów</w:t>
      </w:r>
      <w:bookmarkEnd w:id="0"/>
      <w:bookmarkEnd w:id="1"/>
      <w:r w:rsidR="00EC0305">
        <w:rPr>
          <w:rFonts w:asciiTheme="minorHAnsi" w:hAnsiTheme="minorHAnsi" w:cstheme="minorHAnsi"/>
          <w:kern w:val="32"/>
          <w:sz w:val="22"/>
          <w:szCs w:val="22"/>
          <w:lang w:eastAsia="en-US"/>
        </w:rPr>
        <w:t xml:space="preserve"> stanowiący załącznik nr 3 do umowy o</w:t>
      </w:r>
      <w:r w:rsidR="00E11747">
        <w:rPr>
          <w:rFonts w:asciiTheme="minorHAnsi" w:hAnsiTheme="minorHAnsi" w:cstheme="minorHAnsi"/>
          <w:kern w:val="32"/>
          <w:sz w:val="22"/>
          <w:szCs w:val="22"/>
          <w:lang w:eastAsia="en-US"/>
        </w:rPr>
        <w:t> </w:t>
      </w:r>
      <w:r w:rsidR="00EC0305">
        <w:rPr>
          <w:rFonts w:asciiTheme="minorHAnsi" w:hAnsiTheme="minorHAnsi" w:cstheme="minorHAnsi"/>
          <w:kern w:val="32"/>
          <w:sz w:val="22"/>
          <w:szCs w:val="22"/>
          <w:lang w:eastAsia="en-US"/>
        </w:rPr>
        <w:t>dofinansowanie projektu</w:t>
      </w:r>
    </w:p>
    <w:p w14:paraId="138D6B7E" w14:textId="0217B0BC" w:rsidR="001D7A8C" w:rsidRPr="00880CD6" w:rsidRDefault="0005105A" w:rsidP="00880CD6">
      <w:pPr>
        <w:pStyle w:val="Nagwek1"/>
      </w:pPr>
      <w:r w:rsidRPr="00880CD6">
        <w:t>Wniosek</w:t>
      </w:r>
      <w:r w:rsidR="001D7A8C" w:rsidRPr="00880CD6">
        <w:t xml:space="preserve"> o dodanie osoby zarządzającej projektem </w:t>
      </w:r>
      <w:bookmarkStart w:id="2" w:name="_GoBack"/>
      <w:bookmarkEnd w:id="2"/>
    </w:p>
    <w:p w14:paraId="3361899B" w14:textId="77777777" w:rsidR="001D7A8C" w:rsidRPr="001D7A8C" w:rsidRDefault="001D7A8C" w:rsidP="001D7A8C">
      <w:pPr>
        <w:keepNext/>
        <w:keepLines/>
        <w:spacing w:before="120" w:after="240"/>
        <w:outlineLvl w:val="1"/>
        <w:rPr>
          <w:rFonts w:asciiTheme="minorHAnsi" w:eastAsiaTheme="majorEastAsia" w:hAnsiTheme="minorHAnsi" w:cstheme="majorBidi"/>
          <w:b/>
          <w:sz w:val="26"/>
          <w:szCs w:val="26"/>
        </w:rPr>
      </w:pPr>
      <w:r w:rsidRPr="001D7A8C">
        <w:rPr>
          <w:rFonts w:asciiTheme="minorHAnsi" w:eastAsiaTheme="majorEastAsia" w:hAnsiTheme="minorHAnsi" w:cstheme="majorBidi"/>
          <w:b/>
          <w:sz w:val="26"/>
          <w:szCs w:val="26"/>
        </w:rPr>
        <w:t>Dane Beneficjenta:</w:t>
      </w:r>
    </w:p>
    <w:p w14:paraId="3FE8C810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D7A8C">
        <w:rPr>
          <w:rFonts w:ascii="Calibri" w:hAnsi="Calibri"/>
          <w:sz w:val="22"/>
        </w:rPr>
        <w:tab/>
      </w:r>
      <w:r w:rsidRPr="001D7A8C">
        <w:rPr>
          <w:rFonts w:asciiTheme="minorHAnsi" w:hAnsiTheme="minorHAnsi" w:cstheme="minorHAnsi"/>
          <w:sz w:val="22"/>
        </w:rPr>
        <w:t>Kraj</w:t>
      </w:r>
      <w:r w:rsidRPr="001D7A8C">
        <w:rPr>
          <w:rFonts w:asciiTheme="minorHAnsi" w:hAnsiTheme="minorHAnsi" w:cstheme="minorHAnsi"/>
          <w:sz w:val="22"/>
        </w:rPr>
        <w:tab/>
        <w:t>…</w:t>
      </w:r>
    </w:p>
    <w:p w14:paraId="604FF5F6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D7A8C">
        <w:rPr>
          <w:rFonts w:asciiTheme="minorHAnsi" w:hAnsiTheme="minorHAnsi" w:cstheme="minorHAnsi"/>
          <w:sz w:val="22"/>
        </w:rPr>
        <w:tab/>
        <w:t>NIP Beneficjenta</w:t>
      </w:r>
      <w:r w:rsidRPr="001D7A8C">
        <w:rPr>
          <w:rFonts w:asciiTheme="minorHAnsi" w:hAnsiTheme="minorHAnsi" w:cstheme="minorHAnsi"/>
          <w:sz w:val="22"/>
        </w:rPr>
        <w:tab/>
        <w:t>…</w:t>
      </w:r>
    </w:p>
    <w:p w14:paraId="769BCAA3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D7A8C">
        <w:rPr>
          <w:rFonts w:asciiTheme="minorHAnsi" w:hAnsiTheme="minorHAnsi" w:cstheme="minorHAnsi"/>
          <w:sz w:val="22"/>
        </w:rPr>
        <w:tab/>
        <w:t>Nazwa Beneficjenta</w:t>
      </w:r>
      <w:r w:rsidRPr="001D7A8C">
        <w:rPr>
          <w:rFonts w:asciiTheme="minorHAnsi" w:hAnsiTheme="minorHAnsi" w:cstheme="minorHAnsi"/>
          <w:sz w:val="22"/>
        </w:rPr>
        <w:tab/>
        <w:t>…</w:t>
      </w:r>
    </w:p>
    <w:p w14:paraId="51B9BB1C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D7A8C">
        <w:rPr>
          <w:rFonts w:asciiTheme="minorHAnsi" w:hAnsiTheme="minorHAnsi" w:cstheme="minorHAnsi"/>
          <w:sz w:val="22"/>
        </w:rPr>
        <w:tab/>
        <w:t>Nr projektu</w:t>
      </w:r>
      <w:r w:rsidRPr="001D7A8C">
        <w:rPr>
          <w:rFonts w:asciiTheme="minorHAnsi" w:hAnsiTheme="minorHAnsi" w:cstheme="minorHAnsi"/>
          <w:sz w:val="22"/>
        </w:rPr>
        <w:tab/>
        <w:t>…</w:t>
      </w:r>
    </w:p>
    <w:p w14:paraId="5D4C1097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1D7A8C">
        <w:rPr>
          <w:rFonts w:asciiTheme="minorHAnsi" w:hAnsiTheme="minorHAnsi" w:cstheme="minorHAnsi"/>
          <w:sz w:val="22"/>
        </w:rPr>
        <w:tab/>
        <w:t>Tytuł projektu</w:t>
      </w:r>
      <w:r w:rsidRPr="001D7A8C">
        <w:rPr>
          <w:rFonts w:asciiTheme="minorHAnsi" w:hAnsiTheme="minorHAnsi" w:cstheme="minorHAnsi"/>
          <w:sz w:val="22"/>
        </w:rPr>
        <w:tab/>
        <w:t>…</w:t>
      </w:r>
    </w:p>
    <w:p w14:paraId="4A254E84" w14:textId="77777777" w:rsidR="001D7A8C" w:rsidRPr="001D7A8C" w:rsidRDefault="001D7A8C" w:rsidP="001D7A8C">
      <w:pPr>
        <w:keepNext/>
        <w:keepLines/>
        <w:spacing w:before="120" w:after="240"/>
        <w:outlineLvl w:val="1"/>
        <w:rPr>
          <w:rFonts w:asciiTheme="minorHAnsi" w:eastAsiaTheme="majorEastAsia" w:hAnsiTheme="minorHAnsi" w:cstheme="majorBidi"/>
          <w:b/>
          <w:sz w:val="26"/>
          <w:szCs w:val="26"/>
        </w:rPr>
      </w:pPr>
      <w:r w:rsidRPr="001D7A8C">
        <w:rPr>
          <w:rFonts w:asciiTheme="minorHAnsi" w:eastAsiaTheme="majorEastAsia" w:hAnsiTheme="minorHAnsi" w:cstheme="majorBidi"/>
          <w:b/>
          <w:sz w:val="26"/>
          <w:szCs w:val="26"/>
        </w:rPr>
        <w:t>Dane osoby uprawnionej:</w:t>
      </w:r>
    </w:p>
    <w:p w14:paraId="1441F9BE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line="360" w:lineRule="auto"/>
        <w:jc w:val="both"/>
        <w:rPr>
          <w:rFonts w:ascii="Calibri" w:hAnsi="Calibri" w:cs="Arial"/>
          <w:sz w:val="22"/>
        </w:rPr>
      </w:pPr>
      <w:r w:rsidRPr="001D7A8C">
        <w:rPr>
          <w:rFonts w:ascii="Calibri" w:hAnsi="Calibri" w:cs="Arial"/>
          <w:sz w:val="22"/>
        </w:rPr>
        <w:tab/>
        <w:t>Adres e-mail</w:t>
      </w:r>
      <w:r w:rsidRPr="001D7A8C">
        <w:rPr>
          <w:rFonts w:ascii="Calibri" w:hAnsi="Calibri" w:cs="Arial"/>
          <w:sz w:val="22"/>
        </w:rPr>
        <w:tab/>
        <w:t>…</w:t>
      </w:r>
    </w:p>
    <w:p w14:paraId="4216B50E" w14:textId="77777777" w:rsidR="001D7A8C" w:rsidRPr="001D7A8C" w:rsidRDefault="001D7A8C" w:rsidP="001D7A8C">
      <w:pPr>
        <w:keepLines/>
        <w:tabs>
          <w:tab w:val="right" w:pos="2268"/>
          <w:tab w:val="left" w:pos="2552"/>
        </w:tabs>
        <w:spacing w:before="120" w:after="360" w:line="360" w:lineRule="auto"/>
        <w:jc w:val="both"/>
        <w:rPr>
          <w:rFonts w:ascii="Calibri" w:hAnsi="Calibri" w:cs="Arial"/>
          <w:sz w:val="22"/>
        </w:rPr>
      </w:pPr>
      <w:r w:rsidRPr="001D7A8C">
        <w:rPr>
          <w:rFonts w:ascii="Calibri" w:hAnsi="Calibri" w:cs="Arial"/>
          <w:sz w:val="22"/>
        </w:rPr>
        <w:tab/>
        <w:t>Imię i nazwisko</w:t>
      </w:r>
      <w:r w:rsidRPr="001D7A8C">
        <w:rPr>
          <w:rFonts w:ascii="Calibri" w:hAnsi="Calibri" w:cs="Arial"/>
          <w:sz w:val="22"/>
        </w:rPr>
        <w:tab/>
        <w:t>…</w:t>
      </w:r>
    </w:p>
    <w:p w14:paraId="7C2CBB6A" w14:textId="77777777" w:rsidR="001D7A8C" w:rsidRPr="001D7A8C" w:rsidRDefault="001D7A8C" w:rsidP="001D7A8C">
      <w:pPr>
        <w:keepNext/>
        <w:keepLines/>
        <w:spacing w:before="120" w:after="240"/>
        <w:outlineLvl w:val="1"/>
        <w:rPr>
          <w:rFonts w:asciiTheme="minorHAnsi" w:eastAsiaTheme="majorEastAsia" w:hAnsiTheme="minorHAnsi" w:cstheme="majorBidi"/>
          <w:b/>
          <w:sz w:val="26"/>
          <w:szCs w:val="26"/>
        </w:rPr>
      </w:pPr>
      <w:r w:rsidRPr="001D7A8C">
        <w:rPr>
          <w:rFonts w:asciiTheme="minorHAnsi" w:eastAsiaTheme="majorEastAsia" w:hAnsiTheme="minorHAnsi" w:cstheme="majorBidi"/>
          <w:b/>
          <w:sz w:val="26"/>
          <w:szCs w:val="26"/>
        </w:rPr>
        <w:t>Oświadczenie osoby uprawnionej:</w:t>
      </w:r>
    </w:p>
    <w:p w14:paraId="5B1ECFD6" w14:textId="77777777" w:rsidR="001D7A8C" w:rsidRPr="001D7A8C" w:rsidRDefault="001D7A8C" w:rsidP="001D7A8C">
      <w:pPr>
        <w:keepLines/>
        <w:spacing w:before="360" w:after="120" w:line="360" w:lineRule="auto"/>
        <w:ind w:right="284"/>
        <w:rPr>
          <w:rFonts w:ascii="Calibri" w:hAnsi="Calibri" w:cs="Arial"/>
          <w:sz w:val="22"/>
        </w:rPr>
      </w:pPr>
      <w:r w:rsidRPr="001D7A8C">
        <w:rPr>
          <w:rFonts w:ascii="Calibri" w:hAnsi="Calibri" w:cs="Arial"/>
          <w:sz w:val="22"/>
        </w:rPr>
        <w:t>Ja, niżej podpisany/a … (imię i nazwisko) oświadczam, że:</w:t>
      </w:r>
    </w:p>
    <w:p w14:paraId="4818282C" w14:textId="4486A04B" w:rsidR="001D7A8C" w:rsidRPr="001D7A8C" w:rsidRDefault="00E43444" w:rsidP="001D7A8C">
      <w:pPr>
        <w:keepLines/>
        <w:numPr>
          <w:ilvl w:val="0"/>
          <w:numId w:val="5"/>
        </w:numPr>
        <w:spacing w:before="360" w:after="120" w:line="360" w:lineRule="auto"/>
        <w:ind w:left="567" w:right="284"/>
        <w:contextualSpacing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</w:t>
      </w:r>
      <w:r w:rsidR="001D7A8C" w:rsidRPr="001D7A8C">
        <w:rPr>
          <w:rFonts w:ascii="Calibri" w:hAnsi="Calibri" w:cs="Arial"/>
          <w:sz w:val="22"/>
        </w:rPr>
        <w:t>apoznałem się z Regulaminem bezpiecznego użytkowania CST2021 i zobowiązuję się do</w:t>
      </w:r>
      <w:r w:rsidR="00CD312E">
        <w:rPr>
          <w:rFonts w:ascii="Calibri" w:hAnsi="Calibri" w:cs="Arial"/>
          <w:sz w:val="22"/>
        </w:rPr>
        <w:t> </w:t>
      </w:r>
      <w:r w:rsidR="001D7A8C" w:rsidRPr="001D7A8C">
        <w:rPr>
          <w:rFonts w:ascii="Calibri" w:hAnsi="Calibri" w:cs="Arial"/>
          <w:sz w:val="22"/>
        </w:rPr>
        <w:t>jego przestrzegania,</w:t>
      </w:r>
    </w:p>
    <w:p w14:paraId="61C9FB3F" w14:textId="6FB1B0B0" w:rsidR="001D7A8C" w:rsidRPr="001D7A8C" w:rsidRDefault="00E43444" w:rsidP="001D7A8C">
      <w:pPr>
        <w:keepLines/>
        <w:numPr>
          <w:ilvl w:val="0"/>
          <w:numId w:val="5"/>
        </w:numPr>
        <w:spacing w:before="360" w:after="120" w:line="360" w:lineRule="auto"/>
        <w:ind w:left="567" w:right="284"/>
        <w:contextualSpacing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</w:t>
      </w:r>
      <w:r w:rsidR="001D7A8C" w:rsidRPr="001D7A8C">
        <w:rPr>
          <w:rFonts w:ascii="Calibri" w:hAnsi="Calibri" w:cs="Arial"/>
          <w:sz w:val="22"/>
        </w:rPr>
        <w:t>apoznałem się z Regulaminem S</w:t>
      </w:r>
      <w:r w:rsidR="001D7A8C">
        <w:rPr>
          <w:rFonts w:ascii="Calibri" w:hAnsi="Calibri" w:cs="Arial"/>
          <w:sz w:val="22"/>
        </w:rPr>
        <w:t xml:space="preserve">ystemu </w:t>
      </w:r>
      <w:r w:rsidR="001D7A8C" w:rsidRPr="001D7A8C">
        <w:rPr>
          <w:rFonts w:ascii="Calibri" w:hAnsi="Calibri" w:cs="Arial"/>
          <w:sz w:val="22"/>
        </w:rPr>
        <w:t>M</w:t>
      </w:r>
      <w:r w:rsidR="001D7A8C">
        <w:rPr>
          <w:rFonts w:ascii="Calibri" w:hAnsi="Calibri" w:cs="Arial"/>
          <w:sz w:val="22"/>
        </w:rPr>
        <w:t>onitorowania</w:t>
      </w:r>
      <w:r w:rsidR="001D7A8C" w:rsidRPr="001D7A8C">
        <w:rPr>
          <w:rFonts w:ascii="Calibri" w:hAnsi="Calibri" w:cs="Arial"/>
          <w:sz w:val="22"/>
        </w:rPr>
        <w:t xml:space="preserve"> EFS </w:t>
      </w:r>
      <w:r w:rsidR="001D7A8C">
        <w:rPr>
          <w:rFonts w:ascii="Calibri" w:hAnsi="Calibri" w:cs="Arial"/>
          <w:sz w:val="22"/>
        </w:rPr>
        <w:t xml:space="preserve">(SM EFS) </w:t>
      </w:r>
      <w:r w:rsidR="001D7A8C" w:rsidRPr="001D7A8C">
        <w:rPr>
          <w:rFonts w:ascii="Calibri" w:hAnsi="Calibri" w:cs="Arial"/>
          <w:sz w:val="22"/>
        </w:rPr>
        <w:t>i szkoleniem z</w:t>
      </w:r>
      <w:r>
        <w:rPr>
          <w:rFonts w:ascii="Calibri" w:hAnsi="Calibri" w:cs="Arial"/>
          <w:sz w:val="22"/>
        </w:rPr>
        <w:t> </w:t>
      </w:r>
      <w:r w:rsidR="001D7A8C" w:rsidRPr="001D7A8C">
        <w:rPr>
          <w:rFonts w:ascii="Calibri" w:hAnsi="Calibri" w:cs="Arial"/>
          <w:sz w:val="22"/>
        </w:rPr>
        <w:t>bezpieczeństwa SM EFS i zobowiązuję się do jego przestrzegania</w:t>
      </w:r>
      <w:r w:rsidR="001D7A8C" w:rsidRPr="001D7A8C">
        <w:rPr>
          <w:rFonts w:ascii="Calibri" w:hAnsi="Calibri" w:cs="Arial"/>
          <w:sz w:val="22"/>
          <w:vertAlign w:val="superscript"/>
        </w:rPr>
        <w:footnoteReference w:id="1"/>
      </w:r>
      <w:r w:rsidR="001D7A8C" w:rsidRPr="001D7A8C">
        <w:rPr>
          <w:rFonts w:ascii="Calibri" w:hAnsi="Calibri" w:cs="Arial"/>
          <w:sz w:val="22"/>
        </w:rPr>
        <w:t>.</w:t>
      </w:r>
    </w:p>
    <w:p w14:paraId="1CB882DF" w14:textId="77777777" w:rsidR="001D7A8C" w:rsidRPr="001D7A8C" w:rsidRDefault="001D7A8C" w:rsidP="001D7A8C">
      <w:pPr>
        <w:keepLines/>
        <w:spacing w:before="720" w:after="360"/>
        <w:ind w:left="3544"/>
        <w:jc w:val="both"/>
        <w:rPr>
          <w:rFonts w:ascii="Calibri" w:hAnsi="Calibri" w:cs="Arial"/>
          <w:sz w:val="22"/>
          <w:szCs w:val="22"/>
        </w:rPr>
      </w:pPr>
      <w:r w:rsidRPr="001D7A8C">
        <w:rPr>
          <w:rFonts w:ascii="Calibri" w:hAnsi="Calibri" w:cs="Arial"/>
          <w:sz w:val="22"/>
          <w:szCs w:val="22"/>
        </w:rPr>
        <w:t>Data, podpis osoby uprawnionej …</w:t>
      </w:r>
    </w:p>
    <w:p w14:paraId="31F4F101" w14:textId="77777777" w:rsidR="00D674BA" w:rsidRPr="00F731F1" w:rsidRDefault="00D674BA" w:rsidP="00D674BA">
      <w:pPr>
        <w:rPr>
          <w:rFonts w:cs="Arial"/>
        </w:rPr>
      </w:pPr>
    </w:p>
    <w:p w14:paraId="3B9B8F19" w14:textId="77777777" w:rsidR="00D674BA" w:rsidRPr="00F731F1" w:rsidRDefault="00D674BA" w:rsidP="00D674BA">
      <w:pPr>
        <w:rPr>
          <w:rFonts w:cs="Arial"/>
        </w:rPr>
      </w:pPr>
    </w:p>
    <w:sectPr w:rsidR="00D674BA" w:rsidRPr="00F731F1" w:rsidSect="00A2686F">
      <w:headerReference w:type="default" r:id="rId8"/>
      <w:headerReference w:type="first" r:id="rId9"/>
      <w:footerReference w:type="first" r:id="rId10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1191E" w14:textId="77777777" w:rsidR="00D8702F" w:rsidRDefault="00D8702F">
      <w:r>
        <w:separator/>
      </w:r>
    </w:p>
  </w:endnote>
  <w:endnote w:type="continuationSeparator" w:id="0">
    <w:p w14:paraId="097DFB5B" w14:textId="77777777" w:rsidR="00D8702F" w:rsidRDefault="00D8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29BBE" w14:textId="46F3A8FA" w:rsidR="00D8702F" w:rsidRPr="00B01F08" w:rsidRDefault="00582379" w:rsidP="00E11747">
    <w:pPr>
      <w:pStyle w:val="Stopka"/>
      <w:tabs>
        <w:tab w:val="clear" w:pos="4536"/>
        <w:tab w:val="clear" w:pos="9072"/>
        <w:tab w:val="center" w:pos="237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3EA9C7A4" wp14:editId="0406B01E">
          <wp:simplePos x="0" y="0"/>
          <wp:positionH relativeFrom="column">
            <wp:posOffset>-1060450</wp:posOffset>
          </wp:positionH>
          <wp:positionV relativeFrom="paragraph">
            <wp:posOffset>-205740</wp:posOffset>
          </wp:positionV>
          <wp:extent cx="3712845" cy="387350"/>
          <wp:effectExtent l="0" t="0" r="1905" b="0"/>
          <wp:wrapTight wrapText="bothSides">
            <wp:wrapPolygon edited="0">
              <wp:start x="0" y="0"/>
              <wp:lineTo x="0" y="20184"/>
              <wp:lineTo x="21500" y="20184"/>
              <wp:lineTo x="21500" y="0"/>
              <wp:lineTo x="0" y="0"/>
            </wp:wrapPolygon>
          </wp:wrapTight>
          <wp:docPr id="2" name="Obraz 2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12845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ins w:id="3" w:author="Marta Żbikowska" w:date="2023-06-07T10:41:00Z">
      <w:r w:rsidR="00D8702F">
        <w:rPr>
          <w:noProof/>
        </w:rPr>
        <w:drawing>
          <wp:anchor distT="0" distB="0" distL="114300" distR="114300" simplePos="0" relativeHeight="251668480" behindDoc="1" locked="0" layoutInCell="1" allowOverlap="1" wp14:anchorId="4DF0E1E6" wp14:editId="213F2B9E">
            <wp:simplePos x="0" y="0"/>
            <wp:positionH relativeFrom="margin">
              <wp:posOffset>2709544</wp:posOffset>
            </wp:positionH>
            <wp:positionV relativeFrom="paragraph">
              <wp:posOffset>-194310</wp:posOffset>
            </wp:positionV>
            <wp:extent cx="3381375" cy="372110"/>
            <wp:effectExtent l="0" t="0" r="9525" b="8890"/>
            <wp:wrapNone/>
            <wp:docPr id="1894909483" name="Obraz 6" descr="Wojewódzki Urząd Pracy w Gdańsku Jednostka Samorządu Województwa Pomorskiego 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D8702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3173C4" wp14:editId="5132EBF6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39AFFCBB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  <w:r w:rsidR="00E1174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B682F" w14:textId="77777777" w:rsidR="00D8702F" w:rsidRDefault="00D8702F">
      <w:r>
        <w:separator/>
      </w:r>
    </w:p>
  </w:footnote>
  <w:footnote w:type="continuationSeparator" w:id="0">
    <w:p w14:paraId="7CD96C2F" w14:textId="77777777" w:rsidR="00D8702F" w:rsidRDefault="00D8702F">
      <w:r>
        <w:continuationSeparator/>
      </w:r>
    </w:p>
  </w:footnote>
  <w:footnote w:id="1">
    <w:p w14:paraId="6D815676" w14:textId="77777777" w:rsidR="00D8702F" w:rsidRDefault="00D8702F" w:rsidP="001D7A8C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3393C" w14:textId="77777777" w:rsidR="00D8702F" w:rsidRDefault="00D8702F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C0C3" w14:textId="29CF123F" w:rsidR="00D8702F" w:rsidRDefault="00931D38" w:rsidP="00931D38">
    <w:pPr>
      <w:pStyle w:val="Nagwek"/>
      <w:ind w:left="-851"/>
    </w:pPr>
    <w:r>
      <w:rPr>
        <w:noProof/>
      </w:rPr>
      <w:drawing>
        <wp:inline distT="0" distB="0" distL="0" distR="0" wp14:anchorId="11FFF8A9" wp14:editId="1B36A9D1">
          <wp:extent cx="6931660" cy="715527"/>
          <wp:effectExtent l="0" t="0" r="2540" b="8890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89621" cy="742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416EA"/>
    <w:multiLevelType w:val="hybridMultilevel"/>
    <w:tmpl w:val="A91C3D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CA10A9"/>
    <w:multiLevelType w:val="hybridMultilevel"/>
    <w:tmpl w:val="CCAA28E8"/>
    <w:lvl w:ilvl="0" w:tplc="7E84ED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C4D46F6-393D-48F8-A3C4-450F710E6065}"/>
  </w:docVars>
  <w:rsids>
    <w:rsidRoot w:val="001A02A1"/>
    <w:rsid w:val="000174EA"/>
    <w:rsid w:val="000364DF"/>
    <w:rsid w:val="00036703"/>
    <w:rsid w:val="0005105A"/>
    <w:rsid w:val="00061F20"/>
    <w:rsid w:val="0006263A"/>
    <w:rsid w:val="00080D83"/>
    <w:rsid w:val="000A3836"/>
    <w:rsid w:val="000A6CE7"/>
    <w:rsid w:val="000D283E"/>
    <w:rsid w:val="00120BC8"/>
    <w:rsid w:val="00124D4A"/>
    <w:rsid w:val="001304E7"/>
    <w:rsid w:val="00130B23"/>
    <w:rsid w:val="001520FF"/>
    <w:rsid w:val="001A02A1"/>
    <w:rsid w:val="001A081C"/>
    <w:rsid w:val="001A3D33"/>
    <w:rsid w:val="001A550E"/>
    <w:rsid w:val="001B210F"/>
    <w:rsid w:val="001D059A"/>
    <w:rsid w:val="001D7A8C"/>
    <w:rsid w:val="001F5C96"/>
    <w:rsid w:val="00241C1F"/>
    <w:rsid w:val="002425AE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9693E"/>
    <w:rsid w:val="003C554F"/>
    <w:rsid w:val="0040149C"/>
    <w:rsid w:val="0040433B"/>
    <w:rsid w:val="00414478"/>
    <w:rsid w:val="00421161"/>
    <w:rsid w:val="004430F4"/>
    <w:rsid w:val="0046256E"/>
    <w:rsid w:val="00464281"/>
    <w:rsid w:val="00480028"/>
    <w:rsid w:val="00492BD3"/>
    <w:rsid w:val="004B1C0F"/>
    <w:rsid w:val="004B38AD"/>
    <w:rsid w:val="004B70BD"/>
    <w:rsid w:val="004C303B"/>
    <w:rsid w:val="0052111D"/>
    <w:rsid w:val="005266B7"/>
    <w:rsid w:val="00555A4B"/>
    <w:rsid w:val="005760A9"/>
    <w:rsid w:val="00582379"/>
    <w:rsid w:val="00594464"/>
    <w:rsid w:val="005C094B"/>
    <w:rsid w:val="005E1E36"/>
    <w:rsid w:val="005F203F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727F94"/>
    <w:rsid w:val="00730FF9"/>
    <w:rsid w:val="007337EB"/>
    <w:rsid w:val="00745D18"/>
    <w:rsid w:val="00776530"/>
    <w:rsid w:val="00791E8E"/>
    <w:rsid w:val="007A0109"/>
    <w:rsid w:val="007A328D"/>
    <w:rsid w:val="007B2500"/>
    <w:rsid w:val="007B5688"/>
    <w:rsid w:val="007B6A89"/>
    <w:rsid w:val="007D61D6"/>
    <w:rsid w:val="007E1B19"/>
    <w:rsid w:val="007F3623"/>
    <w:rsid w:val="00817C5E"/>
    <w:rsid w:val="00821BD2"/>
    <w:rsid w:val="00827311"/>
    <w:rsid w:val="00834BB4"/>
    <w:rsid w:val="00835187"/>
    <w:rsid w:val="00873501"/>
    <w:rsid w:val="00876326"/>
    <w:rsid w:val="00880CD6"/>
    <w:rsid w:val="00882A8D"/>
    <w:rsid w:val="008945D9"/>
    <w:rsid w:val="008C47EF"/>
    <w:rsid w:val="008C52E2"/>
    <w:rsid w:val="00931D38"/>
    <w:rsid w:val="009706FB"/>
    <w:rsid w:val="009726FB"/>
    <w:rsid w:val="00973D8D"/>
    <w:rsid w:val="009A443B"/>
    <w:rsid w:val="009A4ACC"/>
    <w:rsid w:val="009B1A60"/>
    <w:rsid w:val="009D71C1"/>
    <w:rsid w:val="009D7CAD"/>
    <w:rsid w:val="009F2CF0"/>
    <w:rsid w:val="00A0160D"/>
    <w:rsid w:val="00A04690"/>
    <w:rsid w:val="00A2686F"/>
    <w:rsid w:val="00A40DD3"/>
    <w:rsid w:val="00A62AE7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362A4"/>
    <w:rsid w:val="00B6637D"/>
    <w:rsid w:val="00BB76D0"/>
    <w:rsid w:val="00BC363C"/>
    <w:rsid w:val="00BF502A"/>
    <w:rsid w:val="00C268A0"/>
    <w:rsid w:val="00C377A0"/>
    <w:rsid w:val="00C57BB1"/>
    <w:rsid w:val="00C62C24"/>
    <w:rsid w:val="00C635B6"/>
    <w:rsid w:val="00C703FF"/>
    <w:rsid w:val="00C87326"/>
    <w:rsid w:val="00CA4C45"/>
    <w:rsid w:val="00CA5CBD"/>
    <w:rsid w:val="00CD312E"/>
    <w:rsid w:val="00CE005B"/>
    <w:rsid w:val="00D0361A"/>
    <w:rsid w:val="00D1150B"/>
    <w:rsid w:val="00D30ADD"/>
    <w:rsid w:val="00D43A0D"/>
    <w:rsid w:val="00D46867"/>
    <w:rsid w:val="00D526F3"/>
    <w:rsid w:val="00D57724"/>
    <w:rsid w:val="00D674BA"/>
    <w:rsid w:val="00D8702F"/>
    <w:rsid w:val="00DA2034"/>
    <w:rsid w:val="00DC733E"/>
    <w:rsid w:val="00DE5229"/>
    <w:rsid w:val="00DF57BE"/>
    <w:rsid w:val="00E06500"/>
    <w:rsid w:val="00E11747"/>
    <w:rsid w:val="00E43444"/>
    <w:rsid w:val="00E539C6"/>
    <w:rsid w:val="00E57060"/>
    <w:rsid w:val="00E64D96"/>
    <w:rsid w:val="00E81ADD"/>
    <w:rsid w:val="00E87616"/>
    <w:rsid w:val="00EA5C16"/>
    <w:rsid w:val="00EC0305"/>
    <w:rsid w:val="00EE526B"/>
    <w:rsid w:val="00EE5A8E"/>
    <w:rsid w:val="00EF000D"/>
    <w:rsid w:val="00F02994"/>
    <w:rsid w:val="00F5032F"/>
    <w:rsid w:val="00F545A3"/>
    <w:rsid w:val="00F5778E"/>
    <w:rsid w:val="00F731F1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70844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CD6"/>
    <w:pPr>
      <w:keepNext/>
      <w:keepLines/>
      <w:spacing w:before="600" w:after="600"/>
      <w:jc w:val="center"/>
      <w:outlineLvl w:val="0"/>
    </w:pPr>
    <w:rPr>
      <w:rFonts w:ascii="Calibri" w:eastAsiaTheme="majorEastAsia" w:hAnsi="Calibri" w:cstheme="majorBidi"/>
      <w:b/>
      <w:sz w:val="30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umerowanie,List Paragraph,List Paragraph compact,Normal bullet 2,Paragraphe de liste 2,Reference list,Bullet list,Numbered List,List Paragraph1,1st level - Bullet List Paragraph,Lettre d'introduction,Paragraph,Bullet EY,List Paragraph11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1F5C9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1F5C96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rsid w:val="001F5C96"/>
    <w:rPr>
      <w:vertAlign w:val="superscript"/>
    </w:rPr>
  </w:style>
  <w:style w:type="character" w:customStyle="1" w:styleId="AkapitzlistZnak">
    <w:name w:val="Akapit z listą Znak"/>
    <w:aliases w:val="Numerowanie Znak,List Paragraph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9A443B"/>
    <w:rPr>
      <w:rFonts w:ascii="Arial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880CD6"/>
    <w:rPr>
      <w:rFonts w:ascii="Calibri" w:eastAsiaTheme="majorEastAsia" w:hAnsi="Calibri" w:cstheme="majorBidi"/>
      <w:b/>
      <w:sz w:val="30"/>
      <w:szCs w:val="30"/>
    </w:rPr>
  </w:style>
  <w:style w:type="character" w:styleId="Odwoaniedokomentarza">
    <w:name w:val="annotation reference"/>
    <w:basedOn w:val="Domylnaczcionkaakapitu"/>
    <w:rsid w:val="00817C5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17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7C5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17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17C5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4D46F6-393D-48F8-A3C4-450F710E60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Bizub-Jechna</cp:lastModifiedBy>
  <cp:revision>3</cp:revision>
  <cp:lastPrinted>2023-02-24T08:38:00Z</cp:lastPrinted>
  <dcterms:created xsi:type="dcterms:W3CDTF">2024-08-11T18:15:00Z</dcterms:created>
  <dcterms:modified xsi:type="dcterms:W3CDTF">2024-08-12T08:14:00Z</dcterms:modified>
</cp:coreProperties>
</file>